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92D" w:rsidRPr="00B7392D" w:rsidRDefault="00B7392D" w:rsidP="00B7392D">
      <w:pPr>
        <w:keepNext/>
        <w:spacing w:before="240" w:after="60" w:line="240" w:lineRule="auto"/>
        <w:outlineLvl w:val="3"/>
        <w:rPr>
          <w:rFonts w:ascii="Times New Roman" w:eastAsia="Times New Roman" w:hAnsi="Times New Roman" w:cs="Times New Roman"/>
          <w:b/>
          <w:bCs/>
          <w:sz w:val="28"/>
          <w:szCs w:val="28"/>
        </w:rPr>
      </w:pPr>
      <w:bookmarkStart w:id="0" w:name="_Toc256001590"/>
      <w:r w:rsidRPr="00B7392D">
        <w:rPr>
          <w:rFonts w:ascii="Times New Roman" w:eastAsia="Times New Roman" w:hAnsi="Times New Roman" w:cs="Times New Roman"/>
          <w:b/>
          <w:bCs/>
          <w:noProof/>
          <w:sz w:val="28"/>
          <w:szCs w:val="28"/>
        </w:rPr>
        <w:t>II.Г.2.1 - Инвестиции за преработка на селскостопански продукти, насочени към опазване на компонентите на околната среда</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B7392D" w:rsidRPr="00B7392D"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II.Г.2.1</w:t>
            </w:r>
          </w:p>
        </w:tc>
      </w:tr>
      <w:tr w:rsidR="00B7392D" w:rsidRPr="00B7392D"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Инвестиции за преработка на селскостопански продукти, насочени към опазване на компонентите на околната среда</w:t>
            </w:r>
          </w:p>
        </w:tc>
      </w:tr>
      <w:tr w:rsidR="00B7392D" w:rsidRPr="00B7392D"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INVEST(73-74) - Инвестиции, включително инвестиции за напояване</w:t>
            </w:r>
          </w:p>
        </w:tc>
      </w:tr>
      <w:tr w:rsidR="00B7392D" w:rsidRPr="00B7392D"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O.24. Брой на подпомаганите операции или единици за инвестиции в производствени дейности извън земеделските стопанства</w:t>
            </w:r>
          </w:p>
        </w:tc>
      </w:tr>
      <w:tr w:rsidR="00B7392D" w:rsidRPr="00B7392D"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Приемственост между поколенията: Не</w:t>
            </w:r>
          </w:p>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Околна среда: Да</w:t>
            </w:r>
          </w:p>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Система за облекчения за екосхеми: Не</w:t>
            </w:r>
          </w:p>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Подход LEADER: Не</w:t>
            </w:r>
          </w:p>
        </w:tc>
      </w:tr>
    </w:tbl>
    <w:p w:rsidR="00B7392D" w:rsidRPr="00B7392D" w:rsidRDefault="00B7392D" w:rsidP="00B7392D">
      <w:pPr>
        <w:spacing w:before="240" w:after="60" w:line="240" w:lineRule="auto"/>
        <w:outlineLvl w:val="4"/>
        <w:rPr>
          <w:rFonts w:ascii="Times New Roman" w:eastAsia="Times New Roman" w:hAnsi="Times New Roman" w:cs="Times New Roman"/>
          <w:bCs/>
          <w:i/>
          <w:iCs/>
          <w:color w:val="000000"/>
          <w:sz w:val="24"/>
          <w:szCs w:val="26"/>
        </w:rPr>
      </w:pPr>
      <w:bookmarkStart w:id="1" w:name="_Toc256001591"/>
      <w:r w:rsidRPr="00B7392D">
        <w:rPr>
          <w:rFonts w:ascii="Times New Roman" w:eastAsia="Times New Roman" w:hAnsi="Times New Roman" w:cs="Times New Roman"/>
          <w:bCs/>
          <w:i/>
          <w:iCs/>
          <w:noProof/>
          <w:color w:val="000000"/>
          <w:sz w:val="24"/>
          <w:szCs w:val="26"/>
        </w:rPr>
        <w:t>1 Териториално приложение и ако е уместно, регионално измерение</w:t>
      </w:r>
      <w:bookmarkEnd w:id="1"/>
    </w:p>
    <w:p w:rsidR="00B7392D" w:rsidRPr="00B7392D" w:rsidRDefault="00B7392D" w:rsidP="00B7392D">
      <w:pPr>
        <w:spacing w:after="0" w:line="240" w:lineRule="auto"/>
        <w:rPr>
          <w:rFonts w:ascii="Times New Roman" w:eastAsia="Times New Roman" w:hAnsi="Times New Roman" w:cs="Times New Roman"/>
          <w:color w:val="000000"/>
          <w:sz w:val="0"/>
          <w:szCs w:val="24"/>
        </w:rPr>
      </w:pPr>
      <w:r w:rsidRPr="00B7392D">
        <w:rPr>
          <w:rFonts w:ascii="Times New Roman" w:eastAsia="Times New Roman" w:hAnsi="Times New Roman" w:cs="Times New Roman"/>
          <w:noProof/>
          <w:color w:val="000000"/>
          <w:sz w:val="24"/>
          <w:szCs w:val="24"/>
        </w:rPr>
        <w:t xml:space="preserve">Териториално приложение: </w:t>
      </w:r>
      <w:r w:rsidRPr="00B7392D">
        <w:rPr>
          <w:rFonts w:ascii="Times New Roman" w:eastAsia="Times New Roman" w:hAnsi="Times New Roman" w:cs="Times New Roman"/>
          <w:b/>
          <w:noProof/>
          <w:color w:val="000000"/>
          <w:sz w:val="24"/>
          <w:szCs w:val="24"/>
        </w:rPr>
        <w:t>Национално равнище</w:t>
      </w:r>
    </w:p>
    <w:p w:rsidR="00B7392D" w:rsidRPr="00B7392D" w:rsidRDefault="00B7392D" w:rsidP="00B7392D">
      <w:pPr>
        <w:spacing w:after="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B7392D" w:rsidRPr="00B7392D" w:rsidTr="004F1C8A">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B7392D" w:rsidRPr="00B7392D" w:rsidRDefault="00B7392D" w:rsidP="00B7392D">
            <w:pPr>
              <w:spacing w:after="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b/>
                <w:noProof/>
                <w:color w:val="000000"/>
                <w:sz w:val="20"/>
                <w:szCs w:val="24"/>
              </w:rPr>
              <w:t>Описание</w:t>
            </w:r>
          </w:p>
        </w:tc>
      </w:tr>
      <w:tr w:rsidR="00B7392D" w:rsidRPr="00B7392D" w:rsidTr="004F1C8A">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7392D" w:rsidRPr="00B7392D" w:rsidRDefault="00B7392D" w:rsidP="00B7392D">
            <w:pPr>
              <w:spacing w:after="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 xml:space="preserve">България </w:t>
            </w:r>
          </w:p>
        </w:tc>
      </w:tr>
    </w:tbl>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xml:space="preserve">Териториалният обхват на проектните предложения, включващи инвестиции в преработка на продукти от Приложение № I от Договора за функционирането на Европейския съюз (ДФЕС) е територията на Република България. </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Териториалният обхват на проектните предложения, включващи инвестиции в преработка на продукти от приложение № І от ДФЕС в продукти извън приложение № І от ДФЕС или памук е съгласно Регламент (ЕС) 2023/2831 на Комисията от 13 декември 2023 година.</w:t>
            </w:r>
          </w:p>
        </w:tc>
      </w:tr>
    </w:tbl>
    <w:p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2" w:name="_Toc256001592"/>
      <w:r w:rsidRPr="00B7392D">
        <w:rPr>
          <w:rFonts w:ascii="Times New Roman" w:eastAsia="Times New Roman" w:hAnsi="Times New Roman" w:cs="Times New Roman"/>
          <w:bCs/>
          <w:iCs/>
          <w:noProof/>
          <w:color w:val="000000"/>
          <w:sz w:val="24"/>
          <w:szCs w:val="26"/>
        </w:rPr>
        <w:t>2 Свързани специфични цели, междусекторна цел и уместни секторни цели</w:t>
      </w:r>
      <w:bookmarkEnd w:id="2"/>
    </w:p>
    <w:p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B7392D" w:rsidRPr="00B7392D" w:rsidTr="004F1C8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b/>
                <w:noProof/>
                <w:color w:val="000000"/>
                <w:sz w:val="20"/>
                <w:szCs w:val="24"/>
              </w:rPr>
              <w:t>Код на СПЕЦИФИЧНАТА ЦЕЛ НА ОСП + описание</w:t>
            </w:r>
            <w:r w:rsidRPr="00B7392D">
              <w:rPr>
                <w:rFonts w:ascii="Times New Roman" w:eastAsia="Times New Roman" w:hAnsi="Times New Roman" w:cs="Times New Roman"/>
                <w:noProof/>
                <w:color w:val="000000"/>
                <w:sz w:val="20"/>
                <w:szCs w:val="24"/>
              </w:rPr>
              <w:t xml:space="preserve"> Препоръчителните специфични цели на ОСП за този вид интервенция са обозначени с получер шрифт</w:t>
            </w:r>
          </w:p>
        </w:tc>
      </w:tr>
      <w:tr w:rsidR="00B7392D" w:rsidRPr="00B7392D" w:rsidTr="004F1C8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B7392D" w:rsidRPr="00B7392D" w:rsidTr="004F1C8A">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bl>
    <w:p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p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3" w:name="_Toc256001593"/>
      <w:r w:rsidRPr="00B7392D">
        <w:rPr>
          <w:rFonts w:ascii="Times New Roman" w:eastAsia="Times New Roman" w:hAnsi="Times New Roman" w:cs="Times New Roman"/>
          <w:bCs/>
          <w:iCs/>
          <w:noProof/>
          <w:color w:val="000000"/>
          <w:sz w:val="24"/>
          <w:szCs w:val="26"/>
        </w:rPr>
        <w:t>3 Потребности, обхванати от интервенцията</w:t>
      </w:r>
      <w:bookmarkEnd w:id="3"/>
    </w:p>
    <w:p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B7392D" w:rsidRPr="00B7392D"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b/>
                <w:noProof/>
                <w:color w:val="000000"/>
                <w:sz w:val="20"/>
                <w:szCs w:val="24"/>
              </w:rPr>
              <w:t>Разгледана в стратегически план по ОСП</w:t>
            </w:r>
          </w:p>
        </w:tc>
      </w:tr>
      <w:tr w:rsidR="00B7392D" w:rsidRPr="00B7392D"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П.4.3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 xml:space="preserve">П.4.3.Производство на енергия от възобновяеми източници от селското стопанство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Да</w:t>
            </w:r>
          </w:p>
        </w:tc>
      </w:tr>
    </w:tbl>
    <w:p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4" w:name="_Toc256001594"/>
      <w:r w:rsidRPr="00B7392D">
        <w:rPr>
          <w:rFonts w:ascii="Times New Roman" w:eastAsia="Times New Roman" w:hAnsi="Times New Roman" w:cs="Times New Roman"/>
          <w:bCs/>
          <w:iCs/>
          <w:noProof/>
          <w:color w:val="000000"/>
          <w:sz w:val="24"/>
          <w:szCs w:val="26"/>
        </w:rPr>
        <w:t>4 Показател(и) за резултатите</w:t>
      </w:r>
      <w:bookmarkEnd w:id="4"/>
    </w:p>
    <w:p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B7392D" w:rsidRPr="00B7392D"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b/>
                <w:noProof/>
                <w:color w:val="000000"/>
                <w:sz w:val="20"/>
                <w:szCs w:val="24"/>
              </w:rPr>
              <w:t>Код на ПОКАЗАТЕЛИТЕ ЗА РЕЗУЛТАТИТЕ + описание</w:t>
            </w:r>
            <w:r w:rsidRPr="00B7392D">
              <w:rPr>
                <w:rFonts w:ascii="Times New Roman" w:eastAsia="Times New Roman" w:hAnsi="Times New Roman" w:cs="Times New Roman"/>
                <w:noProof/>
                <w:color w:val="000000"/>
                <w:sz w:val="20"/>
                <w:szCs w:val="24"/>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B7392D" w:rsidRPr="00B7392D"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R.15 Подпомагани инвестиции в капацитет за производство на енергия от възобновяеми източници, включително на биологична основа (в MW)</w:t>
            </w:r>
          </w:p>
        </w:tc>
      </w:tr>
      <w:tr w:rsidR="00B7392D" w:rsidRPr="00B7392D"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R.27 Брой на операциите, които допринасят за екологичната устойчивост и за постигането на целите за смекчаване на изменението на климата и адаптиране към него в селските райони</w:t>
            </w:r>
          </w:p>
        </w:tc>
      </w:tr>
      <w:tr w:rsidR="00B7392D" w:rsidRPr="00B7392D" w:rsidTr="004F1C8A">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R.39 Брой на селскостопанските предприятия, включително предприятия от сферата на биоикономиката, развити с подпомагане по ОСП</w:t>
            </w:r>
          </w:p>
        </w:tc>
      </w:tr>
    </w:tbl>
    <w:p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5" w:name="_Toc256001595"/>
      <w:r w:rsidRPr="00B7392D">
        <w:rPr>
          <w:rFonts w:ascii="Times New Roman" w:eastAsia="Times New Roman" w:hAnsi="Times New Roman" w:cs="Times New Roman"/>
          <w:bCs/>
          <w:iCs/>
          <w:noProof/>
          <w:color w:val="000000"/>
          <w:sz w:val="24"/>
          <w:szCs w:val="26"/>
        </w:rPr>
        <w:t>5 Конкретен план, изисквания и условия за допустимост на интервенцията</w:t>
      </w:r>
      <w:bookmarkEnd w:id="5"/>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Очаква се въздействието върху компонентите на околната среда все повече да засяга икономическата дейност. То може да причини екстремни метеорологични условия, да се отрази неблагоприятно на човешкото здраве и да понижи достъпността на природните ресурси. Опазването на природния капитал на ЕС, преходът към ресурсно ефективна икономика и защитата на хората от свързани с околната среда въздействия са основни приоритети. Интервенцията има за цел да се стимулира преработвателните предприятия чрез екологични инвестиции, чрез създаването на устойчива преработваща промишленост и намаляване замърсяването в резултат на производството. Превръщането на предизвикателствата, свързани с климата и околната среда, във възможности ще направи прехода справедлив и приобщаващ за всички.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Чрез интервенцията може да се постигне социално благосъстояние, като същевременно се намалят рисковете за околната среда и екологичните заплахи. Преработвателните предприятия ще се ангажират с устойчиво развитие, което гарантира дългосрочна рентабилност, включително ще се насърчи развитието на различни производства, базирани на алтернативни производствени процеси, които могат да намалят екологичния отпечатък от дейността. Интервенцията ще предоставя възможност и за подкрепа на дейности, насочени към по-добро оползотворяване на остатъците от селскостопанското производство с цел насърчаване на биоикономиката и кръговата икономика.</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Чрез интервенцията ще се подпомагат единствено инвестиции, свързани с околна среда и климат, като например: пречиствателни съоръжения и съоръжения за третиране на отпадъци,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 инсталации за пречистване на отпадъчни води в преработката и маркетинга, инсталации за ВЕИ за производство на енергия за собствено потребление, включително такива използващи биомаса, включително инвестиции и дейности свързани с подобряване на енергийната ефективност на съществуващи предприятия.</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Чрез осигуряването на специфична инвестиционна подкрепа при преработката на селскостопански продукти целта е чрез интервенцията да се допринесе за постигане на специфичните цели, установени в член 6, параграф 1, буква „г“ и буква „д“ отРегламент (ЕС) 2021/2115 на Европейския парламент и на Съвета.</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b/>
                <w:bCs/>
                <w:noProof/>
                <w:sz w:val="24"/>
                <w:szCs w:val="24"/>
              </w:rPr>
              <w:t>Приоритетно насочване на подкрепата</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С цел приоритетно подпомагане чрез интервенцията за преработка на селскостопански продукти на определените в анализа като приоритетни сектори, ще бъде разработен подход, ко</w:t>
            </w:r>
            <w:del w:id="6" w:author="Elena A. Ivanova" w:date="2025-08-19T11:06:00Z">
              <w:r w:rsidRPr="00B7392D" w:rsidDel="000A192C">
                <w:rPr>
                  <w:rFonts w:ascii="Times New Roman" w:eastAsia="Times New Roman" w:hAnsi="Times New Roman" w:cs="Times New Roman"/>
                  <w:noProof/>
                  <w:sz w:val="24"/>
                  <w:szCs w:val="24"/>
                </w:rPr>
                <w:delText>и</w:delText>
              </w:r>
            </w:del>
            <w:ins w:id="7" w:author="Elena A. Ivanova" w:date="2025-08-19T11:06:00Z">
              <w:r w:rsidR="000A192C">
                <w:rPr>
                  <w:rFonts w:ascii="Times New Roman" w:eastAsia="Times New Roman" w:hAnsi="Times New Roman" w:cs="Times New Roman"/>
                  <w:noProof/>
                  <w:sz w:val="24"/>
                  <w:szCs w:val="24"/>
                  <w:lang w:val="bg-BG"/>
                </w:rPr>
                <w:t>й</w:t>
              </w:r>
            </w:ins>
            <w:r w:rsidRPr="00B7392D">
              <w:rPr>
                <w:rFonts w:ascii="Times New Roman" w:eastAsia="Times New Roman" w:hAnsi="Times New Roman" w:cs="Times New Roman"/>
                <w:noProof/>
                <w:sz w:val="24"/>
                <w:szCs w:val="24"/>
              </w:rPr>
              <w:t xml:space="preserve">то </w:t>
            </w:r>
            <w:ins w:id="8" w:author="Elena A. Ivanova" w:date="2025-08-19T11:06:00Z">
              <w:r w:rsidR="000A192C">
                <w:rPr>
                  <w:rFonts w:ascii="Times New Roman" w:eastAsia="Times New Roman" w:hAnsi="Times New Roman" w:cs="Times New Roman"/>
                  <w:noProof/>
                  <w:sz w:val="24"/>
                  <w:szCs w:val="24"/>
                  <w:lang w:val="bg-BG"/>
                </w:rPr>
                <w:t xml:space="preserve">може </w:t>
              </w:r>
            </w:ins>
            <w:r w:rsidRPr="00B7392D">
              <w:rPr>
                <w:rFonts w:ascii="Times New Roman" w:eastAsia="Times New Roman" w:hAnsi="Times New Roman" w:cs="Times New Roman"/>
                <w:noProof/>
                <w:sz w:val="24"/>
                <w:szCs w:val="24"/>
              </w:rPr>
              <w:t xml:space="preserve">да позволи целево насочване на финансирането в рамките на определените финансови условия, включително чрез определяне на делегирани бюджети за </w:t>
            </w:r>
            <w:del w:id="9" w:author="MZH" w:date="2025-08-08T10:44:00Z">
              <w:r w:rsidRPr="00B7392D" w:rsidDel="006D5BCA">
                <w:rPr>
                  <w:rFonts w:ascii="Times New Roman" w:eastAsia="Times New Roman" w:hAnsi="Times New Roman" w:cs="Times New Roman"/>
                  <w:noProof/>
                  <w:sz w:val="24"/>
                  <w:szCs w:val="24"/>
                </w:rPr>
                <w:delText>„малки стопанства“</w:delText>
              </w:r>
            </w:del>
            <w:ins w:id="10" w:author="MZH" w:date="2025-08-08T10:45:00Z">
              <w:r w:rsidR="006D5BCA">
                <w:rPr>
                  <w:rFonts w:ascii="Times New Roman" w:eastAsia="Times New Roman" w:hAnsi="Times New Roman" w:cs="Times New Roman"/>
                  <w:noProof/>
                  <w:sz w:val="24"/>
                  <w:szCs w:val="24"/>
                  <w:lang w:val="bg-BG"/>
                </w:rPr>
                <w:t xml:space="preserve">преработка на </w:t>
              </w:r>
            </w:ins>
            <w:ins w:id="11" w:author="MZH" w:date="2025-08-08T10:46:00Z">
              <w:r w:rsidR="00A94AAD">
                <w:rPr>
                  <w:rFonts w:ascii="Times New Roman" w:eastAsia="Times New Roman" w:hAnsi="Times New Roman" w:cs="Times New Roman"/>
                  <w:noProof/>
                  <w:sz w:val="24"/>
                  <w:szCs w:val="24"/>
                  <w:lang w:val="bg-BG"/>
                </w:rPr>
                <w:t>селс</w:t>
              </w:r>
            </w:ins>
            <w:ins w:id="12" w:author="MZH" w:date="2025-08-08T10:47:00Z">
              <w:r w:rsidR="00A94AAD">
                <w:rPr>
                  <w:rFonts w:ascii="Times New Roman" w:eastAsia="Times New Roman" w:hAnsi="Times New Roman" w:cs="Times New Roman"/>
                  <w:noProof/>
                  <w:sz w:val="24"/>
                  <w:szCs w:val="24"/>
                  <w:lang w:val="bg-BG"/>
                </w:rPr>
                <w:t>костопански продукти</w:t>
              </w:r>
            </w:ins>
            <w:ins w:id="13" w:author="MZH" w:date="2025-08-08T10:45:00Z">
              <w:r w:rsidR="006D5BCA">
                <w:rPr>
                  <w:rFonts w:ascii="Times New Roman" w:eastAsia="Times New Roman" w:hAnsi="Times New Roman" w:cs="Times New Roman"/>
                  <w:noProof/>
                  <w:sz w:val="24"/>
                  <w:szCs w:val="24"/>
                  <w:lang w:val="bg-BG"/>
                </w:rPr>
                <w:t xml:space="preserve"> от </w:t>
              </w:r>
            </w:ins>
            <w:ins w:id="14" w:author="MZH" w:date="2025-08-08T10:44:00Z">
              <w:r w:rsidR="006D5BCA">
                <w:rPr>
                  <w:rFonts w:ascii="Times New Roman" w:eastAsia="Times New Roman" w:hAnsi="Times New Roman" w:cs="Times New Roman"/>
                  <w:noProof/>
                  <w:sz w:val="24"/>
                  <w:szCs w:val="24"/>
                  <w:lang w:val="bg-BG"/>
                </w:rPr>
                <w:t>конкретни сектори</w:t>
              </w:r>
            </w:ins>
            <w:ins w:id="15" w:author="MZH" w:date="2025-08-08T10:45:00Z">
              <w:del w:id="16" w:author="Elena A. Ivanova" w:date="2025-08-19T11:07:00Z">
                <w:r w:rsidR="006D5BCA" w:rsidDel="000A192C">
                  <w:rPr>
                    <w:rFonts w:ascii="Times New Roman" w:eastAsia="Times New Roman" w:hAnsi="Times New Roman" w:cs="Times New Roman"/>
                    <w:noProof/>
                    <w:sz w:val="24"/>
                    <w:szCs w:val="24"/>
                    <w:lang w:val="bg-BG"/>
                  </w:rPr>
                  <w:delText>,</w:delText>
                </w:r>
              </w:del>
              <w:r w:rsidR="006D5BCA">
                <w:rPr>
                  <w:rFonts w:ascii="Times New Roman" w:eastAsia="Times New Roman" w:hAnsi="Times New Roman" w:cs="Times New Roman"/>
                  <w:noProof/>
                  <w:sz w:val="24"/>
                  <w:szCs w:val="24"/>
                  <w:lang w:val="bg-BG"/>
                </w:rPr>
                <w:t xml:space="preserve"> </w:t>
              </w:r>
            </w:ins>
            <w:del w:id="17" w:author="MZH" w:date="2025-08-15T12:56:00Z">
              <w:r w:rsidRPr="00B7392D" w:rsidDel="002716A2">
                <w:rPr>
                  <w:rFonts w:ascii="Times New Roman" w:eastAsia="Times New Roman" w:hAnsi="Times New Roman" w:cs="Times New Roman"/>
                  <w:noProof/>
                  <w:sz w:val="24"/>
                  <w:szCs w:val="24"/>
                </w:rPr>
                <w:delText xml:space="preserve"> </w:delText>
              </w:r>
            </w:del>
            <w:r w:rsidRPr="00B7392D">
              <w:rPr>
                <w:rFonts w:ascii="Times New Roman" w:eastAsia="Times New Roman" w:hAnsi="Times New Roman" w:cs="Times New Roman"/>
                <w:noProof/>
                <w:sz w:val="24"/>
                <w:szCs w:val="24"/>
              </w:rPr>
              <w:t>и дейности свързани с биологично производство.</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В съответствие с чл. 79 от Регламент (ЕС) 2021/2115 при разработване на критериите за оценка ще се търси съответствие с нуждите, определени в стратегическия план на ОСП с цел приоритетно насочване на подкрепа в рамките на допустимите дейности по интервенцията.</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Също така ще бъде определен минимален размер на точките по критериите за оценка, под които размер проектните предложения няма да бъдат допустими за финансова подпомагане по интервенцията.</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За отпускането на тази помощ ще се използват принципи за подбор на операции, сред които (неизчерпателен списък): проекти за въвеждане на иновации в ХВП, преработка на суровини от чувствителни сектори, кандидати които могат да осигурят съответната суровинна база, инвестиции и дейности, които допринасят за устойчивото и цифрово икономическо възстановяване, дигитализация и роботизация. Приоритет ще бъде осигурен и за проекти</w:t>
            </w:r>
            <w:del w:id="18" w:author="MZH" w:date="2025-06-26T09:12:00Z">
              <w:r w:rsidRPr="00B7392D" w:rsidDel="00783AC3">
                <w:rPr>
                  <w:rFonts w:ascii="Times New Roman" w:eastAsia="Times New Roman" w:hAnsi="Times New Roman" w:cs="Times New Roman"/>
                  <w:noProof/>
                  <w:sz w:val="24"/>
                  <w:szCs w:val="24"/>
                </w:rPr>
                <w:delText xml:space="preserve"> осигуряващи устойчива заетост</w:delText>
              </w:r>
            </w:del>
            <w:r w:rsidRPr="00B7392D">
              <w:rPr>
                <w:rFonts w:ascii="Times New Roman" w:eastAsia="Times New Roman" w:hAnsi="Times New Roman" w:cs="Times New Roman"/>
                <w:noProof/>
                <w:sz w:val="24"/>
                <w:szCs w:val="24"/>
              </w:rPr>
              <w:t xml:space="preserve">, </w:t>
            </w:r>
            <w:del w:id="19" w:author="MZH" w:date="2025-06-26T09:12:00Z">
              <w:r w:rsidRPr="00B7392D" w:rsidDel="00783AC3">
                <w:rPr>
                  <w:rFonts w:ascii="Times New Roman" w:eastAsia="Times New Roman" w:hAnsi="Times New Roman" w:cs="Times New Roman"/>
                  <w:noProof/>
                  <w:sz w:val="24"/>
                  <w:szCs w:val="24"/>
                </w:rPr>
                <w:delText xml:space="preserve">насърчават </w:delText>
              </w:r>
            </w:del>
            <w:ins w:id="20" w:author="MZH" w:date="2025-06-26T09:12:00Z">
              <w:r w:rsidR="00783AC3" w:rsidRPr="00B7392D">
                <w:rPr>
                  <w:rFonts w:ascii="Times New Roman" w:eastAsia="Times New Roman" w:hAnsi="Times New Roman" w:cs="Times New Roman"/>
                  <w:noProof/>
                  <w:sz w:val="24"/>
                  <w:szCs w:val="24"/>
                </w:rPr>
                <w:t>насърчава</w:t>
              </w:r>
              <w:r w:rsidR="00783AC3">
                <w:rPr>
                  <w:rFonts w:ascii="Times New Roman" w:eastAsia="Times New Roman" w:hAnsi="Times New Roman" w:cs="Times New Roman"/>
                  <w:noProof/>
                  <w:sz w:val="24"/>
                  <w:szCs w:val="24"/>
                  <w:lang w:val="bg-BG"/>
                </w:rPr>
                <w:t>щи</w:t>
              </w:r>
              <w:r w:rsidR="00783AC3" w:rsidRPr="00B7392D">
                <w:rPr>
                  <w:rFonts w:ascii="Times New Roman" w:eastAsia="Times New Roman" w:hAnsi="Times New Roman" w:cs="Times New Roman"/>
                  <w:noProof/>
                  <w:sz w:val="24"/>
                  <w:szCs w:val="24"/>
                </w:rPr>
                <w:t xml:space="preserve"> </w:t>
              </w:r>
            </w:ins>
            <w:r w:rsidRPr="00B7392D">
              <w:rPr>
                <w:rFonts w:ascii="Times New Roman" w:eastAsia="Times New Roman" w:hAnsi="Times New Roman" w:cs="Times New Roman"/>
                <w:noProof/>
                <w:sz w:val="24"/>
                <w:szCs w:val="24"/>
              </w:rPr>
              <w:t>кооперирането и интеграцията между земеделските производители и предприятия от хранително–преработвателната промишленост</w:t>
            </w:r>
            <w:ins w:id="21" w:author="MZH" w:date="2025-08-15T12:57:00Z">
              <w:r w:rsidR="002716A2">
                <w:rPr>
                  <w:rFonts w:ascii="Times New Roman" w:eastAsia="Times New Roman" w:hAnsi="Times New Roman" w:cs="Times New Roman"/>
                  <w:noProof/>
                  <w:sz w:val="24"/>
                  <w:szCs w:val="24"/>
                  <w:lang w:val="bg-BG"/>
                </w:rPr>
                <w:t>, както и за преработка на биологично сертифици</w:t>
              </w:r>
            </w:ins>
            <w:ins w:id="22" w:author="MZH" w:date="2025-08-15T12:58:00Z">
              <w:r w:rsidR="002716A2">
                <w:rPr>
                  <w:rFonts w:ascii="Times New Roman" w:eastAsia="Times New Roman" w:hAnsi="Times New Roman" w:cs="Times New Roman"/>
                  <w:noProof/>
                  <w:sz w:val="24"/>
                  <w:szCs w:val="24"/>
                  <w:lang w:val="bg-BG"/>
                </w:rPr>
                <w:t>рани суровини</w:t>
              </w:r>
            </w:ins>
            <w:r w:rsidRPr="00B7392D">
              <w:rPr>
                <w:rFonts w:ascii="Times New Roman" w:eastAsia="Times New Roman" w:hAnsi="Times New Roman" w:cs="Times New Roman"/>
                <w:noProof/>
                <w:sz w:val="24"/>
                <w:szCs w:val="24"/>
              </w:rPr>
              <w:t>. Приоритет ще бъде предоставян и на кандидати, доказващи финансова устойчивост и развитие и укрепване на веригите за стойност от производител до потребител.</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Управляващият орган ще определи критериите за подбор след съгласуването им с Комитета за наблюдение, вкл. точките за всеки критерий, както и минималния брой точки, над които дейността ще бъде одобрена за финансиране.</w:t>
            </w:r>
          </w:p>
        </w:tc>
      </w:tr>
    </w:tbl>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b/>
                <w:bCs/>
                <w:noProof/>
                <w:sz w:val="24"/>
                <w:szCs w:val="24"/>
              </w:rPr>
              <w:t>Кандидатите преработватели на селскостопански продукти допустими за подпомагане трябва да отговарят и на следните условия:</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са физически или юридически лица регистрирани по Търговския закон, Закона за кооперациите или други създадени в съответствие със специализирано национално законодателство.</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са микро, малки, средни или големи* предприятия, дефинирани съгласно Препоръка 2003/361/ЕО на Комисията. (*Предприятия, които надвишават критериите посочени в чл. 3, ал. 1 от Закон за малки и средни предприятия);</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xml:space="preserve">· за микро, малки, </w:t>
            </w:r>
            <w:r w:rsidRPr="00B7392D">
              <w:rPr>
                <w:rFonts w:ascii="Times New Roman" w:eastAsia="Times New Roman" w:hAnsi="Times New Roman" w:cs="Times New Roman"/>
                <w:noProof/>
                <w:sz w:val="24"/>
                <w:szCs w:val="24"/>
                <w:u w:val="single"/>
              </w:rPr>
              <w:t xml:space="preserve">средни и големи* </w:t>
            </w:r>
            <w:r w:rsidRPr="00B7392D">
              <w:rPr>
                <w:rFonts w:ascii="Times New Roman" w:eastAsia="Times New Roman" w:hAnsi="Times New Roman" w:cs="Times New Roman"/>
                <w:noProof/>
                <w:sz w:val="24"/>
                <w:szCs w:val="24"/>
              </w:rPr>
              <w:t>предприятия - да осъществяват дейност по преработка на селскостопански продукти съгласно Закона за храните* /*ако закона е приложим за съответната дейност/ от най – малко 24 месеца без прекъсване преди подаване на проектното предложение;</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имат разработен бизнес план за дейностите по преработка на селскостопански продукти и доказващ подобряване на дейността на кандидата чрез прилагане на планираните инвестиции и дейности;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b/>
                <w:bCs/>
                <w:noProof/>
                <w:sz w:val="24"/>
                <w:szCs w:val="24"/>
              </w:rPr>
              <w:t>Кандидатите групи/организации на производители, допустими за подпомагане, трябва да отговарят на следните условия:</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са признати от министъра на земеделието.</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имат разработен бизнес план за дейностите по преработка на селскостопански продукти произведени от членовете на групата/организацията на производители.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b/>
                <w:bCs/>
                <w:noProof/>
                <w:sz w:val="24"/>
                <w:szCs w:val="24"/>
              </w:rPr>
              <w:t>Кандидатите земеделски стопани допустими за подпомагане трябва да отговарят на следните условия:</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са физически лица регистрирани по Търговския закон или;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са юридически лица, регистрирани по Търговския закон или Закона за кооперациите;</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имат минимален стандартен производствен обем /СПО/ на земеделското стопанство над 8 000 евро;</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u w:val="single"/>
              </w:rPr>
              <w:t>· да са регистрирани като земеделски стопани по Закона за подпомагане на земеделските производители от най – малко 24 месеца преди кандидатстването за подпомагане и да не са прекратявали своята дейност в този период - в случай че попадат в категорията микро, малки, средни и големи предприятия, дефинирани съгласно Закон за малки и средни предприятия.</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да имат разработен бизнес план за дейностите по преработка на селскостопански продукти и доказващ подобряване на дейността на кандидата чрез прилагане на планираните инвестиции и дейности;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преобладаващата част /най – малко 51%/ от предвидените за преработка селскостопански продукти трябва да са произведени в земеделското стопанство на кандидата;</w:t>
            </w:r>
          </w:p>
        </w:tc>
      </w:tr>
    </w:tbl>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b/>
                <w:bCs/>
                <w:noProof/>
                <w:sz w:val="24"/>
                <w:szCs w:val="24"/>
              </w:rPr>
              <w:t>Подпомагане ще се предоставя в рамките на следните производствени сектори свързани с преработката и/или маркетинг /предлагането на пазара на продукти/, описани в Приложение І на Договора за функциониране на Европейския съюз и памук.</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Мляко и млечни продукти, включително яйца от птици;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Месо и месни продукти;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Плодове и зеленчуци, включително гъби;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Пчелен мед;</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Зърнени, мелничарски и нишестени продукти;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Растителни и животински масла и мазнини;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Технически и медицински култури, включително маслодайна роза и билки;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Готови храни за селскостопански животни;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Гроздова мъст, вино и оцет;</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Съответствието на проектните предложения със секторите се определя въз основа на селскостопанските продукти, за чиято преработка и/или маркетинг се кандидатства, както и получените крайни продукти.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Инвестициите, допустими за подпомагане в рамките на интервенцията трябва са свързани с преработката или маркетинг на селскостопански продукти включени в приложение I на Договора за функционирането на Европейския съюз или памук, с изключение на риба и рибни продукти. Допустимите за подпомагане дейности в рамките на интервенцията, могат да включват материални и нематериални инвестиции.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Продуктите от допустимите за финансова помощ сектори, за чиято преработка и/или маркетинг се кандидатства, трябва да са описани в приложение № І по чл. 38 от ДФЕС</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Резултатът от преработката на селскостопански продукти може да бъде продукт, който не е включен в обхвата на приложение I на Договора за функционирането на Европейския съюз, като проектното предложение трябва да е в съответствие с избрания режим за прилагане на държавна помощ по интервенцията.</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В съответствие с чл. 93 от Регламент (ЕС) 2021/2115 в рамките на интервенцията се подпомагат дейности и инвестиции, които изцяло са насочени към специфичните цели, установени в член 6, параграф 1, буква „г“ и буква „д“.</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Инвестициите включени в проектното предложение, трябва да са придружени от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 издадени по реда на ЗООС и/или ЗБР и ЗВ.</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Материалните и нематериалните инвестиции включени в проектното предложение трябва да са в съответствие с параметрите и дейностите по преработка на селскостопански продукти, обект на подпомагане и включени в разработения бизнес план;</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Подкрепата ще бъде насочена към материални и нематериални инвестиции, свързани със следните примерни дейности: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Строителство/реконструкция/ремонт на сгради и друга недвижима собственост, използвани за опазване на компонентите на околната среда, като например - пречиствателни съоръжения и съоръжения за третиране на отпадъци;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Изграждане/модернизиране/оборудване на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Модернизиране/оборудване на съоръжения за съхраняване на отпадни води, включително инсталации за пречистване на отпадъчни води в преработката и маркетинга;</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Изграждане на инсталации за производство на енергия за собствено потребление от ВЕИ (водна, вятърна, слънчева, геотермална енергия и остатъчна/отпадъчна биомаса)</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Инвестиции в нематериални активи;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По интервенцията са допустими и общи разходи, свързани с проектното предложение, в т.ч. разходи за предпроектни проучвания, такси, хонорари за архитекти, инженери и консултанти, консултации за икономическа устойчивост на проектното предложение и правни услуги, извършени както в процеса на подготовка на проекта преди подаване на проектното предложение, така и по време на неговото изпълнение.</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Инсталациите за производство на енергия от ВЕИ трябва да са в съответствие с условията за устойчивост в Закона за енергията от възобновяеми източници;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За да се считат за допустими, инвестициите по интервенцията трябва да отговарят и да надхвърлят националните стандарти, в случай че има определени за конкретната инвестиция.</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b/>
                <w:bCs/>
                <w:noProof/>
                <w:sz w:val="24"/>
                <w:szCs w:val="24"/>
              </w:rPr>
              <w:t xml:space="preserve">Подкрепа по интервенцията ще бъде насочена и към материални и нематериални инвестиции, за следните примерни дейности, свързани с преработката на </w:t>
            </w:r>
            <w:r w:rsidR="00E83851" w:rsidRPr="007A7535">
              <w:rPr>
                <w:rFonts w:ascii="Times New Roman" w:eastAsia="Times New Roman" w:hAnsi="Times New Roman" w:cs="Times New Roman"/>
                <w:b/>
                <w:bCs/>
                <w:noProof/>
                <w:color w:val="FF0000"/>
                <w:sz w:val="24"/>
                <w:szCs w:val="24"/>
                <w:lang w:val="bg-BG"/>
              </w:rPr>
              <w:t>минимум 30</w:t>
            </w:r>
            <w:r w:rsidR="007A7535" w:rsidRPr="007A7535">
              <w:rPr>
                <w:rFonts w:ascii="Times New Roman" w:eastAsia="Times New Roman" w:hAnsi="Times New Roman" w:cs="Times New Roman"/>
                <w:b/>
                <w:bCs/>
                <w:noProof/>
                <w:color w:val="FF0000"/>
                <w:sz w:val="24"/>
                <w:szCs w:val="24"/>
                <w:lang w:val="bg-BG"/>
              </w:rPr>
              <w:t>%</w:t>
            </w:r>
            <w:r w:rsidR="007A7535">
              <w:rPr>
                <w:rFonts w:ascii="Times New Roman" w:eastAsia="Times New Roman" w:hAnsi="Times New Roman" w:cs="Times New Roman"/>
                <w:b/>
                <w:bCs/>
                <w:noProof/>
                <w:sz w:val="24"/>
                <w:szCs w:val="24"/>
                <w:lang w:val="bg-BG"/>
              </w:rPr>
              <w:t xml:space="preserve"> </w:t>
            </w:r>
            <w:r w:rsidRPr="00B7392D">
              <w:rPr>
                <w:rFonts w:ascii="Times New Roman" w:eastAsia="Times New Roman" w:hAnsi="Times New Roman" w:cs="Times New Roman"/>
                <w:b/>
                <w:bCs/>
                <w:noProof/>
                <w:sz w:val="24"/>
                <w:szCs w:val="24"/>
              </w:rPr>
              <w:t>сертифицирани биологични продукти: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b/>
                <w:bCs/>
                <w:noProof/>
                <w:sz w:val="24"/>
                <w:szCs w:val="24"/>
              </w:rPr>
              <w:t>·</w:t>
            </w:r>
            <w:r w:rsidRPr="00B7392D">
              <w:rPr>
                <w:rFonts w:ascii="Times New Roman" w:eastAsia="Times New Roman" w:hAnsi="Times New Roman" w:cs="Times New Roman"/>
                <w:noProof/>
                <w:sz w:val="24"/>
                <w:szCs w:val="24"/>
              </w:rPr>
              <w:t>Инвестиции в процеси и технологии за производство на продукти, включително такива свързани с къси вериги на доставка;</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·Инвестиции свързани с изграждане, придобиване и модернизиране на сгради и други недвижими активи необходими за производството и маркетинга;</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·Инвестиции в инсталиране на нови машини и оборудване за подобряване на производствения процес и маркетинга;</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·Инвестиции в активи за съхранение, преработка, пакетиране, охлаждане, замразяване и сушене с цел запазване качеството на продукцията и суровината;</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·Инвестиции в специализирани транспортни средства за превоз на суровини и/или готова продукция, включително хладилни транспортни средства;</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·Инвестиции свързани с внедряването на системи за управление на качеството;</w:t>
            </w:r>
          </w:p>
          <w:p w:rsidR="00B7392D" w:rsidRDefault="00B7392D" w:rsidP="00B7392D">
            <w:pPr>
              <w:spacing w:before="40" w:after="40" w:line="240" w:lineRule="auto"/>
              <w:jc w:val="both"/>
              <w:rPr>
                <w:rFonts w:ascii="Times New Roman" w:eastAsia="Times New Roman" w:hAnsi="Times New Roman" w:cs="Times New Roman"/>
                <w:noProof/>
                <w:sz w:val="24"/>
                <w:szCs w:val="24"/>
              </w:rPr>
            </w:pPr>
            <w:r w:rsidRPr="00B7392D">
              <w:rPr>
                <w:rFonts w:ascii="Times New Roman" w:eastAsia="Times New Roman" w:hAnsi="Times New Roman" w:cs="Times New Roman"/>
                <w:noProof/>
                <w:sz w:val="24"/>
                <w:szCs w:val="24"/>
              </w:rPr>
              <w:t>·Инвестиции в софтуер, свързан с преработвателната дейност на кандидата, включително чрез финансов лизинг;</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u w:val="single"/>
              </w:rPr>
              <w:t>-</w:t>
            </w:r>
            <w:r w:rsidR="00E83851">
              <w:rPr>
                <w:rFonts w:ascii="Times New Roman" w:eastAsia="Times New Roman" w:hAnsi="Times New Roman" w:cs="Times New Roman"/>
                <w:noProof/>
                <w:sz w:val="24"/>
                <w:szCs w:val="24"/>
                <w:u w:val="single"/>
              </w:rPr>
              <w:t xml:space="preserve"> </w:t>
            </w:r>
            <w:r w:rsidRPr="00B7392D">
              <w:rPr>
                <w:rFonts w:ascii="Times New Roman" w:eastAsia="Times New Roman" w:hAnsi="Times New Roman" w:cs="Times New Roman"/>
                <w:noProof/>
                <w:sz w:val="24"/>
                <w:szCs w:val="24"/>
                <w:u w:val="single"/>
              </w:rPr>
              <w:t>Инсталациите за производство на енергия от ВЕИ трябва да са в съответствие с условията за устойчивост в Закона за енергията от възобновяеми източници.</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Общи разходи, свързани с проектното предложение, в т.ч. разходи за предпроектни проучвания, такси, хонорари за архитекти, инженери и консултанти, консултации за икономическа устойчивост на проектното предложение и правни услуги, извършени както в процеса на подготовка на проекта преди подаване на проектното предложение, така и по време на неговото изпълнение.</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Подкрепа в рамките на интервенцията се предоставя в съответствие с чл. 73 от Регламент (ЕС) 2021/2115 от 02 декември 2021 година само за материални и/или нематериални активи, в това число машини, съоръжения, оборудване, включително и недвижима собственост, както и общи разходи, свързани с подпомаганата дейност</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Финансова помощ не се предоставя за дейности и разходи включени в интервенции I.Д.2 - Инвестиции в лозаро-винарския сектор и I.Д.5 - Инвестиции в екологични съоръжения на Стратегическия план.</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С цел недопускане на двойно финансиране ще се проследява за одобрените разходи и дейности на ниво кандидат/ проектно предложение по отделните програми по ЕФСУ на национално ниво, по линия на Националния план за възстановяване и устойчивост и другите инструменти на съюза, включително и с останалите интервенции от Стратегическия план</w:t>
            </w:r>
          </w:p>
        </w:tc>
      </w:tr>
    </w:tbl>
    <w:p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23" w:name="_Toc256001596"/>
      <w:r w:rsidRPr="00B7392D">
        <w:rPr>
          <w:rFonts w:ascii="Times New Roman" w:eastAsia="Times New Roman" w:hAnsi="Times New Roman" w:cs="Times New Roman"/>
          <w:bCs/>
          <w:iCs/>
          <w:noProof/>
          <w:color w:val="000000"/>
          <w:sz w:val="24"/>
          <w:szCs w:val="26"/>
        </w:rPr>
        <w:t>6 Определяне на уместни базови характеристики</w:t>
      </w:r>
      <w:bookmarkEnd w:id="23"/>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Неприложимо</w:t>
      </w:r>
    </w:p>
    <w:p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24" w:name="_Toc256001597"/>
      <w:r w:rsidRPr="00B7392D">
        <w:rPr>
          <w:rFonts w:ascii="Times New Roman" w:eastAsia="Times New Roman" w:hAnsi="Times New Roman" w:cs="Times New Roman"/>
          <w:bCs/>
          <w:iCs/>
          <w:noProof/>
          <w:color w:val="000000"/>
          <w:sz w:val="24"/>
          <w:szCs w:val="26"/>
        </w:rPr>
        <w:t>7 Форма и ставка на подпомагане/суми/методи за изчисляване</w:t>
      </w:r>
      <w:bookmarkEnd w:id="24"/>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Форма на подкрепа</w:t>
      </w:r>
    </w:p>
    <w:p w:rsidR="00B7392D" w:rsidRPr="00B7392D" w:rsidRDefault="00B7392D" w:rsidP="00B7392D">
      <w:pPr>
        <w:spacing w:before="20" w:after="20" w:line="240" w:lineRule="auto"/>
        <w:rPr>
          <w:rFonts w:ascii="Times New Roman" w:eastAsia="Times New Roman" w:hAnsi="Times New Roman" w:cs="Times New Roman"/>
          <w:b/>
          <w:color w:val="000000"/>
          <w:sz w:val="24"/>
          <w:szCs w:val="24"/>
        </w:rPr>
      </w:pPr>
      <w:r w:rsidRPr="00B7392D">
        <w:rPr>
          <w:rFonts w:ascii="Wingdings" w:eastAsia="Wingdings" w:hAnsi="Wingdings" w:cs="Wingdings"/>
          <w:b/>
          <w:noProof/>
          <w:color w:val="000000"/>
          <w:sz w:val="24"/>
          <w:szCs w:val="24"/>
        </w:rPr>
        <w:t></w:t>
      </w:r>
      <w:r w:rsidRPr="00B7392D">
        <w:rPr>
          <w:rFonts w:ascii="Times New Roman" w:eastAsia="Times New Roman" w:hAnsi="Times New Roman" w:cs="Times New Roman"/>
          <w:b/>
          <w:noProof/>
          <w:color w:val="000000"/>
          <w:sz w:val="24"/>
          <w:szCs w:val="24"/>
        </w:rPr>
        <w:t xml:space="preserve"> Безвъзмездни средства</w:t>
      </w:r>
    </w:p>
    <w:p w:rsidR="00B7392D" w:rsidRPr="00B7392D" w:rsidRDefault="00B7392D" w:rsidP="00B7392D">
      <w:pPr>
        <w:spacing w:before="20" w:after="20" w:line="240" w:lineRule="auto"/>
        <w:rPr>
          <w:rFonts w:ascii="Times New Roman" w:eastAsia="Times New Roman" w:hAnsi="Times New Roman" w:cs="Times New Roman"/>
          <w:b/>
          <w:color w:val="000000"/>
          <w:sz w:val="24"/>
          <w:szCs w:val="24"/>
        </w:rPr>
      </w:pPr>
      <w:r w:rsidRPr="00B7392D">
        <w:rPr>
          <w:rFonts w:ascii="Wingdings" w:eastAsia="Wingdings" w:hAnsi="Wingdings" w:cs="Wingdings"/>
          <w:b/>
          <w:noProof/>
          <w:color w:val="000000"/>
          <w:sz w:val="24"/>
          <w:szCs w:val="24"/>
        </w:rPr>
        <w:t></w:t>
      </w:r>
      <w:r w:rsidRPr="00B7392D">
        <w:rPr>
          <w:rFonts w:ascii="Times New Roman" w:eastAsia="Times New Roman" w:hAnsi="Times New Roman" w:cs="Times New Roman"/>
          <w:b/>
          <w:noProof/>
          <w:color w:val="000000"/>
          <w:sz w:val="24"/>
          <w:szCs w:val="24"/>
        </w:rPr>
        <w:t xml:space="preserve"> Финансов инструмент</w:t>
      </w:r>
    </w:p>
    <w:p w:rsidR="00B7392D" w:rsidRPr="00B7392D" w:rsidRDefault="00B7392D" w:rsidP="00B7392D">
      <w:pPr>
        <w:spacing w:before="20" w:after="20" w:line="240" w:lineRule="auto"/>
        <w:rPr>
          <w:rFonts w:ascii="Times New Roman" w:eastAsia="Times New Roman" w:hAnsi="Times New Roman" w:cs="Times New Roman"/>
          <w:color w:val="000000"/>
          <w:sz w:val="12"/>
          <w:szCs w:val="24"/>
        </w:rPr>
      </w:pP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Вид на плащането</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възстановяване на действително направени от бенефициера допустими разходи</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единични разходи</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еднократни суми</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финансиране с единна ставка</w:t>
      </w:r>
    </w:p>
    <w:p w:rsidR="00B7392D" w:rsidRPr="00B7392D" w:rsidRDefault="00B7392D" w:rsidP="00B7392D">
      <w:pPr>
        <w:spacing w:before="20" w:after="20" w:line="240" w:lineRule="auto"/>
        <w:rPr>
          <w:rFonts w:ascii="Times New Roman" w:eastAsia="Times New Roman" w:hAnsi="Times New Roman" w:cs="Times New Roman"/>
          <w:color w:val="000000"/>
          <w:sz w:val="12"/>
          <w:szCs w:val="24"/>
        </w:rPr>
      </w:pP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Финансовата помощ е в размер до 50 % от общия размер на допустимите за финансово подпомагане разходи. За различни категории кандидати при стартиране на приеми е допустимо в националните правила за прилагане на интервенциите да се дефинират различни финансови условия по отношение на интензитет и максимален размер на допустимите разходи след съгласуване с Комитета за наблюдение на Стратегическия план..</w:t>
            </w:r>
          </w:p>
          <w:p w:rsidR="00B7392D" w:rsidRPr="00BB4201" w:rsidRDefault="00B7392D" w:rsidP="00B7392D">
            <w:pPr>
              <w:spacing w:before="40" w:after="40" w:line="240" w:lineRule="auto"/>
              <w:rPr>
                <w:rFonts w:ascii="Times New Roman" w:eastAsia="Times New Roman" w:hAnsi="Times New Roman" w:cs="Times New Roman"/>
                <w:b/>
                <w:sz w:val="24"/>
                <w:szCs w:val="24"/>
              </w:rPr>
            </w:pPr>
            <w:r w:rsidRPr="00BB4201">
              <w:rPr>
                <w:rFonts w:ascii="Times New Roman" w:eastAsia="Times New Roman" w:hAnsi="Times New Roman" w:cs="Times New Roman"/>
                <w:b/>
                <w:noProof/>
                <w:sz w:val="24"/>
                <w:szCs w:val="24"/>
              </w:rPr>
              <w:t>Нива на подпомагане за преработватели на селскостопански продукти, които са микро, малки, средни или големи* предприятия по ЗМСП:</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Финансовата помощ може да се увеличи с до 10 % за проектни предложения, които се изпълняват в чувствителни сектори определени в анализа към СП.</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Минималният размер на допустимите разходи за едно проектно предложение е 15 000 евро.</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Максималният размер на допустимите разходи за един кандидат за периода на прилагане на интервенцията и за един проект е до 2 000 000 евро;</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xml:space="preserve">• Общият максимален размер на допустимите разходи за интервенция ІІ. Г.2 и ІІ. Г.2.1 за един кандидат за периода на прилагане на интервенциите е до </w:t>
            </w:r>
            <w:r w:rsidRPr="00DA683A">
              <w:rPr>
                <w:rFonts w:ascii="Times New Roman" w:eastAsia="Times New Roman" w:hAnsi="Times New Roman" w:cs="Times New Roman"/>
                <w:noProof/>
                <w:color w:val="FF0000"/>
                <w:sz w:val="24"/>
                <w:szCs w:val="24"/>
              </w:rPr>
              <w:t xml:space="preserve">3 </w:t>
            </w:r>
            <w:r w:rsidR="00DA683A" w:rsidRPr="00DA683A">
              <w:rPr>
                <w:rFonts w:ascii="Times New Roman" w:eastAsia="Times New Roman" w:hAnsi="Times New Roman" w:cs="Times New Roman"/>
                <w:noProof/>
                <w:color w:val="FF0000"/>
                <w:sz w:val="24"/>
                <w:szCs w:val="24"/>
              </w:rPr>
              <w:t>5</w:t>
            </w:r>
            <w:r w:rsidRPr="00DA683A">
              <w:rPr>
                <w:rFonts w:ascii="Times New Roman" w:eastAsia="Times New Roman" w:hAnsi="Times New Roman" w:cs="Times New Roman"/>
                <w:noProof/>
                <w:color w:val="FF0000"/>
                <w:sz w:val="24"/>
                <w:szCs w:val="24"/>
              </w:rPr>
              <w:t>00 000</w:t>
            </w:r>
            <w:r w:rsidRPr="00B7392D">
              <w:rPr>
                <w:rFonts w:ascii="Times New Roman" w:eastAsia="Times New Roman" w:hAnsi="Times New Roman" w:cs="Times New Roman"/>
                <w:noProof/>
                <w:sz w:val="24"/>
                <w:szCs w:val="24"/>
              </w:rPr>
              <w:t xml:space="preserve"> евро;</w:t>
            </w:r>
          </w:p>
          <w:p w:rsidR="00B7392D" w:rsidRPr="00BB4201" w:rsidRDefault="00B7392D" w:rsidP="00B7392D">
            <w:pPr>
              <w:spacing w:before="40" w:after="40" w:line="240" w:lineRule="auto"/>
              <w:rPr>
                <w:rFonts w:ascii="Times New Roman" w:eastAsia="Times New Roman" w:hAnsi="Times New Roman" w:cs="Times New Roman"/>
                <w:b/>
                <w:sz w:val="24"/>
                <w:szCs w:val="24"/>
              </w:rPr>
            </w:pPr>
            <w:r w:rsidRPr="00BB4201">
              <w:rPr>
                <w:rFonts w:ascii="Times New Roman" w:eastAsia="Times New Roman" w:hAnsi="Times New Roman" w:cs="Times New Roman"/>
                <w:b/>
                <w:noProof/>
                <w:sz w:val="24"/>
                <w:szCs w:val="24"/>
              </w:rPr>
              <w:t>Нива на подпомагане за земеделски стопани, групи/организации на производители:</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В зависимост от размера на финансовата помощ, същата може да се увеличи с до 25 % за проектни предложения представени от кандидати групи/организации на производители;</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Финансовата помощ може да се увеличи с до 10 % за проектни предложения, които се изпълняват в чувствителни сектори определени в анализа към СП.</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Минималният размер на допустимите разходи за едно проектно предложение е 15 000 евро.</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Максималният размер на допустимите разходи за един кандидат за периода на прилагане на интервенцията и за един проект е до 2 000 000 евро;</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xml:space="preserve">• Общият максимален размер на допустимите разходи за интервенция ІІ. Г.2 и ІІ. Г.2.1 за един кандидат за периода на прилагане на интервенциите е до </w:t>
            </w:r>
            <w:r w:rsidRPr="00DA683A">
              <w:rPr>
                <w:rFonts w:ascii="Times New Roman" w:eastAsia="Times New Roman" w:hAnsi="Times New Roman" w:cs="Times New Roman"/>
                <w:noProof/>
                <w:color w:val="FF0000"/>
                <w:sz w:val="24"/>
                <w:szCs w:val="24"/>
              </w:rPr>
              <w:t xml:space="preserve">3 </w:t>
            </w:r>
            <w:r w:rsidR="00DA683A" w:rsidRPr="00DA683A">
              <w:rPr>
                <w:rFonts w:ascii="Times New Roman" w:eastAsia="Times New Roman" w:hAnsi="Times New Roman" w:cs="Times New Roman"/>
                <w:noProof/>
                <w:color w:val="FF0000"/>
                <w:sz w:val="24"/>
                <w:szCs w:val="24"/>
              </w:rPr>
              <w:t>5</w:t>
            </w:r>
            <w:r w:rsidRPr="00DA683A">
              <w:rPr>
                <w:rFonts w:ascii="Times New Roman" w:eastAsia="Times New Roman" w:hAnsi="Times New Roman" w:cs="Times New Roman"/>
                <w:noProof/>
                <w:color w:val="FF0000"/>
                <w:sz w:val="24"/>
                <w:szCs w:val="24"/>
              </w:rPr>
              <w:t>00 000</w:t>
            </w:r>
            <w:r w:rsidRPr="00B7392D">
              <w:rPr>
                <w:rFonts w:ascii="Times New Roman" w:eastAsia="Times New Roman" w:hAnsi="Times New Roman" w:cs="Times New Roman"/>
                <w:noProof/>
                <w:sz w:val="24"/>
                <w:szCs w:val="24"/>
              </w:rPr>
              <w:t xml:space="preserve"> евро;</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 Максималният размер на допустимите разходи за един кандидат съответстващ на определението за група/организация на производители, за периода на прилагане на интервенцията и за един проект е до 2 000 000 евро;</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 xml:space="preserve">• Общият максимален размер на допустимите разходи за интервенция ІІ. Г.2 и ІІ. Г.2.1 за един кандидат съответстващ на определението за група/организация на производители за периода на прилагане на интервенциите е до </w:t>
            </w:r>
            <w:del w:id="25" w:author="MZH" w:date="2025-08-19T11:49:00Z">
              <w:r w:rsidRPr="00B7392D" w:rsidDel="001655D9">
                <w:rPr>
                  <w:rFonts w:ascii="Times New Roman" w:eastAsia="Times New Roman" w:hAnsi="Times New Roman" w:cs="Times New Roman"/>
                  <w:noProof/>
                  <w:sz w:val="24"/>
                  <w:szCs w:val="24"/>
                </w:rPr>
                <w:delText xml:space="preserve">3 </w:delText>
              </w:r>
            </w:del>
            <w:ins w:id="26" w:author="MZH" w:date="2025-08-19T11:49:00Z">
              <w:r w:rsidR="001655D9">
                <w:rPr>
                  <w:rFonts w:ascii="Times New Roman" w:eastAsia="Times New Roman" w:hAnsi="Times New Roman" w:cs="Times New Roman"/>
                  <w:noProof/>
                  <w:sz w:val="24"/>
                  <w:szCs w:val="24"/>
                </w:rPr>
                <w:t>4</w:t>
              </w:r>
              <w:r w:rsidR="001655D9" w:rsidRPr="00B7392D">
                <w:rPr>
                  <w:rFonts w:ascii="Times New Roman" w:eastAsia="Times New Roman" w:hAnsi="Times New Roman" w:cs="Times New Roman"/>
                  <w:noProof/>
                  <w:sz w:val="24"/>
                  <w:szCs w:val="24"/>
                </w:rPr>
                <w:t xml:space="preserve"> </w:t>
              </w:r>
            </w:ins>
            <w:r w:rsidRPr="00B7392D">
              <w:rPr>
                <w:rFonts w:ascii="Times New Roman" w:eastAsia="Times New Roman" w:hAnsi="Times New Roman" w:cs="Times New Roman"/>
                <w:noProof/>
                <w:sz w:val="24"/>
                <w:szCs w:val="24"/>
              </w:rPr>
              <w:t>000 000 евро;</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u w:val="single"/>
              </w:rPr>
              <w:t>За проектни предложения свързани с преработка на продукти от приложение № І от ДФЕС в продукти извън приложение № І от ДФЕС или памук в съответствие с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финансовата помощ не може да надхвръля 300 000 евро.</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Подкрепа по интервенцията може да се предоставя и под формата на финансови инструменти</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Финансовия инструмент се предоставя под формата на гаранционна схема за кредити, със специфики според вида на допустимите бенефициенти, както следва:</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1. гаранционна схема с 80% размер на гаранцията за необезпечени заеми и/или оборотни средства и 100% лихвена субсидия за заеми, покрити от гаранцията, без лимит на портфейлна основа, за много малки земеделски стопанства и млади земеделски стопани, съгласно дефинициите, както и за стартиращи предприятия в селските райони. Допустими са новоотпуснати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150 хил. евро.</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2. гаранционна схема с 80% размер на гаранцията за обезпечени заеми и/или оборотни средства и 50% лихвена субсидия за заеми, покрити от гаранцията, при до 25% максимален процент на гаранцията на портфейлна основа, за микро, малки и средни предприятия, извършващи селскостопански дейности и преработка на земеделски продукти, както и земеделски стопани или микропредприятия, извършващи неселскостопанска дейност в селските райони. Изискуемото обезпечение се определя спрямо стандартните изисквания на финансовите посредници с приоритет на използване на активите, придобивани със средства от отпуснатите кредити. Допустими са новоотпуснати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500 хил. евро.</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Определения приложим таван за подкрепа за финансирането на оборотен капитал в съответствие с чл. 58, пар. 2 от Регламент № 2021/1060 и насоки на ЕК относно държавната помощ за финансовите инструменти по ЕФСУ не може да надвишава 150 000 евро.</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Максимален матуритет на заемите – 120 месеца за инвестиционни кредити и 60 месеца за оборотни заеми.</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Минимален матуритет на заемите – 12 месеца.</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Размер на собственото участие при инвестиционни кредити: спрямо стандартните изисквания на финансовите посредници.</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Процедура за включване – на портфейлен принцип;</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Максималните нива на подпомагане при комбинация между безвъзмездни средства и брутен еквивалент на безвъзмездната помощ от финансовия инструмент, не може да надхвърлят максималния интензитет на помощта, посочен в член 73, параграф 4 от Регламент (ЕС) №2021/2115.</w:t>
            </w:r>
          </w:p>
        </w:tc>
      </w:tr>
    </w:tbl>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В рамките на интервенцията е допустимо предоставянето на авансово плащане, в размер до 50% от стойността на одобрената финансова помощ по проектното предложение.</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В случай, когато подпомагането се предоставя под формата на финансови инструменти, критериите за подбор, съгласно член 79 от Регламент (ЕС) 2021/2115 не са приложими. Изборът на крайни получатели се извършва под отговорността на субектите, изпълняващи финансовия инструмент.</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Кандидати, отговарящи на условията за допустимост по интервенцията, могат да получат подкрепа под формата на финансов инструмент независимо от това дали имат или не одобрен проект със сключен договор за БФП по интервенцията.</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Проектите следва да бъдат устойчиви и финансово жизнеспособни.</w:t>
            </w:r>
          </w:p>
        </w:tc>
      </w:tr>
    </w:tbl>
    <w:p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27" w:name="_Toc256001598"/>
      <w:r w:rsidRPr="00B7392D">
        <w:rPr>
          <w:rFonts w:ascii="Times New Roman" w:eastAsia="Times New Roman" w:hAnsi="Times New Roman" w:cs="Times New Roman"/>
          <w:bCs/>
          <w:iCs/>
          <w:noProof/>
          <w:color w:val="000000"/>
          <w:sz w:val="24"/>
          <w:szCs w:val="26"/>
        </w:rPr>
        <w:t>8 Информация относно оценката за държавна помощ</w:t>
      </w:r>
      <w:bookmarkEnd w:id="27"/>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Интервенцията попада извън приложното поле на член 42 от ДФЕС и подлежи на оценка за държавна помощ:</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Да      </w:t>
      </w: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Не      </w:t>
      </w: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Смесено участие      </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Обяснение на спомагателните дейности извън приложното поле на член 42 от ДФЕС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Преработка на продукти от приложение № І от ДФЕС в продукти извън приложение № І от ДФЕС или памук ще се предоставя в съответствие с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Съвместимостта с правилата на Съюза в областта на помощта de minimis ще бъде гарантирана през цялата продължителност на програмния период.</w:t>
            </w:r>
          </w:p>
        </w:tc>
      </w:tr>
    </w:tbl>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Вид на инструмента за държавна помощ, който да се използва за оформяне:</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Нотифициране      </w:t>
      </w: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ОРГО      </w:t>
      </w: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РГОСС      </w:t>
      </w: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de minimis      </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Допълнителна информация:</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Държавата членка все още не е избрала инструмента (инструментите) и е посочила алтернативите. На бенефициерите няма да се изплаща помощ преди датата, на която уравняването на избрания инструмент влезе в сила.      </w:t>
      </w: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Държавата членка е избрала инструмента, както е посочено, но все още не е получено уравняване. На бенефициерите няма да се изплаща помощ преди датата, на която уравняването влезе в сила.</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Държавата членка е избрала инструмента, както е посочено, получено е уравняване и е посочен номерът на SA за уведомяване, ОРГО или РГОСС.</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p>
    <w:p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28" w:name="_Toc256001599"/>
      <w:r w:rsidRPr="00B7392D">
        <w:rPr>
          <w:rFonts w:ascii="Times New Roman" w:eastAsia="Times New Roman" w:hAnsi="Times New Roman" w:cs="Times New Roman"/>
          <w:bCs/>
          <w:iCs/>
          <w:noProof/>
          <w:color w:val="000000"/>
          <w:sz w:val="24"/>
          <w:szCs w:val="26"/>
        </w:rPr>
        <w:t>9 Допълнителни въпроси/информация за вида на интервенцията</w:t>
      </w:r>
      <w:bookmarkEnd w:id="28"/>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Какво не отговаря на условията за подпомагане?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color w:val="333333"/>
                <w:sz w:val="24"/>
                <w:szCs w:val="24"/>
                <w:shd w:val="clear" w:color="auto" w:fill="FFFFFF"/>
              </w:rPr>
              <w:t>Недопустими разходи посочени в раздел 4.7.1. За дейностите свързани с преработката на сертифицирани биологични продукти не се подпомагат като самостоятелни проектни предложения или дейности единствено маркетинг на продукт/продукти, с изключение на случаите, когато тези продукти са получени в резултат на преработка на селскостопански продукти, извършена от кандидата, както и за кандидати пазари на производители.</w:t>
            </w:r>
          </w:p>
        </w:tc>
      </w:tr>
    </w:tbl>
    <w:p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Съдържа ли инвестицията напояване?</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Да      </w:t>
      </w:r>
      <w:r w:rsidRPr="00B7392D">
        <w:rPr>
          <w:rFonts w:ascii="Wingdings" w:eastAsia="Wingdings" w:hAnsi="Wingdings" w:cs="Wingdings"/>
          <w:noProof/>
          <w:color w:val="000000"/>
          <w:sz w:val="24"/>
          <w:szCs w:val="24"/>
        </w:rPr>
        <w:t></w:t>
      </w:r>
      <w:r w:rsidRPr="00B7392D">
        <w:rPr>
          <w:rFonts w:ascii="Times New Roman" w:eastAsia="Times New Roman" w:hAnsi="Times New Roman" w:cs="Times New Roman"/>
          <w:noProof/>
          <w:color w:val="000000"/>
          <w:sz w:val="24"/>
          <w:szCs w:val="24"/>
        </w:rPr>
        <w:t xml:space="preserve"> Не      </w:t>
      </w:r>
    </w:p>
    <w:p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за инвестициите в подобряване на съществуващи напоителни инсталации — каква потенциална икономия на вода се изисква (изразена в проценти)</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Неприложимо</w:t>
      </w:r>
    </w:p>
    <w:p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Данни за различните възможни икономии на вода в зависимост от вида на инсталацията или инфраструктурата (когато е 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p>
        </w:tc>
      </w:tr>
    </w:tbl>
    <w:p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за инвестициите в подобряване на съществуващи напоителни инсталации (засягащи водни обекти, чието състояние попада в категория, по-ниска от „добро състояние“) — какви са изискванията за действително намаляване на потреблението на вода, изразено в проценти</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Неприложимо</w:t>
      </w:r>
    </w:p>
    <w:p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Регионална разбивка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p>
        </w:tc>
      </w:tr>
    </w:tbl>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p>
    <w:p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29" w:name="_Toc256001600"/>
      <w:r w:rsidRPr="00B7392D">
        <w:rPr>
          <w:rFonts w:ascii="Times New Roman" w:eastAsia="Times New Roman" w:hAnsi="Times New Roman" w:cs="Times New Roman"/>
          <w:bCs/>
          <w:iCs/>
          <w:noProof/>
          <w:color w:val="000000"/>
          <w:sz w:val="24"/>
          <w:szCs w:val="26"/>
        </w:rPr>
        <w:t>10 Съответствие с правилата на СТО</w:t>
      </w:r>
      <w:bookmarkEnd w:id="29"/>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 xml:space="preserve"> Зелена кутия</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Параграф 11 от приложение 2 към Споразумението за СТО</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B7392D" w:rsidRPr="00B7392D"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Интервенцията е включена в приложение II на Регламент (ЕС) №2021/2115 и е в съответствие с приложение 2 към Споразумението на СТО за селското стопанство.</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Инвестиции за преработка на селскостопански продукти са в съответствие с т. 11 от Приложение 2 на Споразумението за земеделие на СТО, тъй като:</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1. Правила за отпускане на плащанията ще са съобразени с основните параметри, заложени в Стратегическия план и са насочени към подобряване на конкурентоспособността на предприятията в хранително-вкусовата промишленост;</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2. Размерът на плащанията не зависи от вида, обема и цената на продукцията през годините на реализация на инвестицията, а от самата инвестиция;</w:t>
            </w:r>
          </w:p>
          <w:p w:rsidR="00B7392D" w:rsidRPr="00B7392D" w:rsidRDefault="00B7392D" w:rsidP="00B7392D">
            <w:pPr>
              <w:spacing w:before="40" w:after="40" w:line="240" w:lineRule="auto"/>
              <w:jc w:val="both"/>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3. Плащанията са само срещу доказване на реално извършените разходи за инвестицията и са обвързани с периода на изпълнени на проекта.</w:t>
            </w:r>
          </w:p>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4. Плащанията не налагат или по никакъв начин не определят селскостопанските продукти, които трябва да бъдат произведени от получателите, освен да изискват от тях да не произвеждат определен продукт.</w:t>
            </w:r>
          </w:p>
        </w:tc>
      </w:tr>
    </w:tbl>
    <w:p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30" w:name="_Toc256001601"/>
      <w:r w:rsidRPr="00B7392D">
        <w:rPr>
          <w:rFonts w:ascii="Times New Roman" w:eastAsia="Times New Roman" w:hAnsi="Times New Roman" w:cs="Times New Roman"/>
          <w:bCs/>
          <w:iCs/>
          <w:noProof/>
          <w:color w:val="000000"/>
          <w:sz w:val="24"/>
          <w:szCs w:val="26"/>
        </w:rPr>
        <w:t>11 Процентно участие, приложимо за тази интервенция</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3233"/>
        <w:gridCol w:w="1863"/>
        <w:gridCol w:w="1872"/>
        <w:gridCol w:w="1948"/>
      </w:tblGrid>
      <w:tr w:rsidR="00B7392D" w:rsidRPr="00B7392D" w:rsidTr="004F1C8A">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b/>
                <w:noProof/>
                <w:color w:val="000000"/>
                <w:sz w:val="20"/>
                <w:szCs w:val="24"/>
              </w:rPr>
              <w:t>Максимална ставка</w:t>
            </w:r>
          </w:p>
        </w:tc>
      </w:tr>
      <w:tr w:rsidR="00B7392D" w:rsidRPr="00B7392D" w:rsidTr="004F1C8A">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jc w:val="right"/>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jc w:val="right"/>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jc w:val="right"/>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85,00%</w:t>
            </w:r>
          </w:p>
        </w:tc>
      </w:tr>
    </w:tbl>
    <w:p w:rsidR="00B7392D" w:rsidRPr="00B7392D" w:rsidRDefault="00B7392D" w:rsidP="00B7392D">
      <w:pPr>
        <w:spacing w:before="20" w:after="20" w:line="240" w:lineRule="auto"/>
        <w:rPr>
          <w:rFonts w:ascii="Times New Roman" w:eastAsia="Times New Roman" w:hAnsi="Times New Roman" w:cs="Times New Roman"/>
          <w:color w:val="000000"/>
          <w:sz w:val="24"/>
          <w:szCs w:val="24"/>
        </w:rPr>
        <w:sectPr w:rsidR="00B7392D" w:rsidRPr="00B7392D">
          <w:pgSz w:w="11906" w:h="16838"/>
          <w:pgMar w:top="720" w:right="720" w:bottom="864" w:left="936" w:header="288" w:footer="72" w:gutter="0"/>
          <w:cols w:space="720"/>
          <w:noEndnote/>
          <w:docGrid w:linePitch="360"/>
        </w:sectPr>
      </w:pPr>
    </w:p>
    <w:p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31" w:name="_Toc256001602"/>
      <w:r w:rsidRPr="00B7392D">
        <w:rPr>
          <w:rFonts w:ascii="Times New Roman" w:eastAsia="Times New Roman" w:hAnsi="Times New Roman" w:cs="Times New Roman"/>
          <w:bCs/>
          <w:iCs/>
          <w:noProof/>
          <w:color w:val="000000"/>
          <w:sz w:val="24"/>
          <w:szCs w:val="26"/>
        </w:rPr>
        <w:t>12 Планирани единични суми — определение</w:t>
      </w:r>
      <w:bookmarkEnd w:id="31"/>
    </w:p>
    <w:p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1506"/>
        <w:gridCol w:w="1345"/>
        <w:gridCol w:w="1993"/>
        <w:gridCol w:w="921"/>
        <w:gridCol w:w="1754"/>
        <w:gridCol w:w="2629"/>
      </w:tblGrid>
      <w:tr w:rsidR="00B7392D" w:rsidRPr="00B7392D" w:rsidTr="004F1C8A">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Вид на подкрепата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Процентни участия</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b/>
                <w:color w:val="000000"/>
                <w:sz w:val="20"/>
                <w:szCs w:val="24"/>
              </w:rPr>
            </w:pPr>
            <w:r w:rsidRPr="00B7392D">
              <w:rPr>
                <w:rFonts w:ascii="Times New Roman" w:eastAsia="Times New Roman" w:hAnsi="Times New Roman" w:cs="Times New Roman"/>
                <w:b/>
                <w:noProof/>
                <w:color w:val="000000"/>
                <w:sz w:val="20"/>
                <w:szCs w:val="24"/>
              </w:rPr>
              <w:t>Показател(и) за резултатите</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b/>
                <w:noProof/>
                <w:color w:val="000000"/>
                <w:sz w:val="20"/>
                <w:szCs w:val="24"/>
              </w:rPr>
              <w:t>Единичната сума основава ли се на пренесени разходи?</w:t>
            </w:r>
          </w:p>
        </w:tc>
      </w:tr>
      <w:tr w:rsidR="00B7392D" w:rsidRPr="00B7392D" w:rsidTr="004F1C8A">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FIN040 - Инвестиции за преработка на селскостопански продукти, насочени към опазване на компонентите на околната среда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Финансов инструмент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R.15; R.27; R.39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Не</w:t>
            </w:r>
          </w:p>
        </w:tc>
      </w:tr>
      <w:tr w:rsidR="00B7392D" w:rsidRPr="00B7392D" w:rsidTr="004F1C8A">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XCO40 - Подкрепа на земеделски производители и преработвателни предприятия за инвестиции за опазване на околната среда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R.15; R.27; R.39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7392D" w:rsidRPr="00B7392D" w:rsidRDefault="00B7392D" w:rsidP="00B7392D">
            <w:pPr>
              <w:spacing w:before="20" w:after="20" w:line="240" w:lineRule="auto"/>
              <w:rPr>
                <w:rFonts w:ascii="Times New Roman" w:eastAsia="Times New Roman" w:hAnsi="Times New Roman" w:cs="Times New Roman"/>
                <w:color w:val="000000"/>
                <w:sz w:val="20"/>
                <w:szCs w:val="24"/>
              </w:rPr>
            </w:pPr>
            <w:r w:rsidRPr="00B7392D">
              <w:rPr>
                <w:rFonts w:ascii="Times New Roman" w:eastAsia="Times New Roman" w:hAnsi="Times New Roman" w:cs="Times New Roman"/>
                <w:noProof/>
                <w:color w:val="000000"/>
                <w:sz w:val="20"/>
                <w:szCs w:val="24"/>
              </w:rPr>
              <w:t>Не</w:t>
            </w:r>
          </w:p>
        </w:tc>
      </w:tr>
    </w:tbl>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Обяснение и обосновка, свързани с размера на единичната сума</w:t>
      </w:r>
    </w:p>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FIN040 - Инвестиции за преработка на селскостопански продукти, насочени към опазване на компонентите на околната среда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B7392D" w:rsidRPr="00B7392D"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Средната стойност на финансовия инструмент е определена като 80% размер на гаранцията за кредити на бенефициенти със сключени договори с финансови посредници, за кредити за изпълнение на целите на интервенцията, включително и разходи до 5% за такси за управление към Холдинговия фонд. Предвидения среден размер на кредита (инвестиционни заеми и заеми за оборотни средства) е 187 500 евро</w:t>
            </w:r>
          </w:p>
        </w:tc>
      </w:tr>
    </w:tbl>
    <w:p w:rsidR="00B7392D" w:rsidRPr="00B7392D" w:rsidRDefault="00B7392D" w:rsidP="00B7392D">
      <w:pPr>
        <w:spacing w:before="20" w:after="20" w:line="240" w:lineRule="auto"/>
        <w:rPr>
          <w:rFonts w:ascii="Times New Roman" w:eastAsia="Times New Roman" w:hAnsi="Times New Roman" w:cs="Times New Roman"/>
          <w:color w:val="000000"/>
          <w:sz w:val="24"/>
          <w:szCs w:val="24"/>
        </w:rPr>
      </w:pPr>
      <w:r w:rsidRPr="00B7392D">
        <w:rPr>
          <w:rFonts w:ascii="Times New Roman" w:eastAsia="Times New Roman" w:hAnsi="Times New Roman" w:cs="Times New Roman"/>
          <w:noProof/>
          <w:color w:val="000000"/>
          <w:sz w:val="24"/>
          <w:szCs w:val="24"/>
        </w:rPr>
        <w:t>XCO40 - Подкрепа на земеделски производители и преработвателни предприятия за инвестиции за опазване на околната среда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B7392D" w:rsidRPr="00B7392D" w:rsidTr="004F1C8A">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7392D" w:rsidRPr="00B7392D" w:rsidRDefault="00B7392D" w:rsidP="00B7392D">
            <w:pPr>
              <w:spacing w:before="40" w:after="40" w:line="240" w:lineRule="auto"/>
              <w:rPr>
                <w:rFonts w:ascii="Times New Roman" w:eastAsia="Times New Roman" w:hAnsi="Times New Roman" w:cs="Times New Roman"/>
                <w:sz w:val="24"/>
                <w:szCs w:val="24"/>
              </w:rPr>
            </w:pPr>
            <w:r w:rsidRPr="00B7392D">
              <w:rPr>
                <w:rFonts w:ascii="Times New Roman" w:eastAsia="Times New Roman" w:hAnsi="Times New Roman" w:cs="Times New Roman"/>
                <w:noProof/>
                <w:sz w:val="24"/>
                <w:szCs w:val="24"/>
              </w:rPr>
              <w:t>При определяне на стойностите за взети предвид отделните категории допустими за подпомагане кандидати, допустимите за подпомагане дейности и предложените финансови условия. Максималният размер на разходите за проект са намалени в сравнение с предоставяното подпомагане в рамките на ПРСР 2014-2020. При определяне на средния единичен размер на разходите средната стойност е съобразена и с възможните увеличения на разходите в рамките на програмния период.</w:t>
            </w:r>
          </w:p>
        </w:tc>
      </w:tr>
    </w:tbl>
    <w:p w:rsidR="00B7392D" w:rsidRPr="00B7392D" w:rsidRDefault="00B7392D" w:rsidP="00B7392D">
      <w:pPr>
        <w:spacing w:before="20" w:after="20" w:line="240" w:lineRule="auto"/>
        <w:outlineLvl w:val="4"/>
        <w:rPr>
          <w:rFonts w:ascii="Times New Roman" w:eastAsia="Times New Roman" w:hAnsi="Times New Roman" w:cs="Times New Roman"/>
          <w:bCs/>
          <w:iCs/>
          <w:color w:val="000000"/>
          <w:sz w:val="24"/>
          <w:szCs w:val="26"/>
        </w:rPr>
      </w:pPr>
      <w:bookmarkStart w:id="32" w:name="_Toc256001603"/>
      <w:r w:rsidRPr="00B7392D">
        <w:rPr>
          <w:rFonts w:ascii="Times New Roman" w:eastAsia="Times New Roman" w:hAnsi="Times New Roman" w:cs="Times New Roman"/>
          <w:bCs/>
          <w:iCs/>
          <w:noProof/>
          <w:color w:val="000000"/>
          <w:sz w:val="24"/>
          <w:szCs w:val="26"/>
        </w:rPr>
        <w:t>13 Планирани единични суми — финансова таблица с крайни продукти</w:t>
      </w:r>
      <w:bookmarkEnd w:id="32"/>
    </w:p>
    <w:p w:rsidR="00B7392D" w:rsidRPr="00B7392D" w:rsidRDefault="00B7392D" w:rsidP="00B7392D">
      <w:pPr>
        <w:spacing w:before="20" w:after="20" w:line="240" w:lineRule="auto"/>
        <w:rPr>
          <w:rFonts w:ascii="Times New Roman" w:eastAsia="Times New Roman" w:hAnsi="Times New Roman" w:cs="Times New Roman"/>
          <w:color w:val="000000"/>
          <w:sz w:val="0"/>
          <w:szCs w:val="24"/>
        </w:rPr>
      </w:pPr>
    </w:p>
    <w:sectPr w:rsidR="00B7392D" w:rsidRPr="00B7392D" w:rsidSect="00BB4201">
      <w:pgSz w:w="16838" w:h="11906" w:orient="landscape"/>
      <w:pgMar w:top="720" w:right="720" w:bottom="864" w:left="936" w:header="288" w:footer="72"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D22759"/>
    <w:multiLevelType w:val="hybridMultilevel"/>
    <w:tmpl w:val="B5FAA5D8"/>
    <w:lvl w:ilvl="0" w:tplc="49D2559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ena A. Ivanova">
    <w15:presenceInfo w15:providerId="AD" w15:userId="S-1-5-21-3673932534-3318588094-701912851-3750"/>
  </w15:person>
  <w15:person w15:author="MZH">
    <w15:presenceInfo w15:providerId="None" w15:userId="MZ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92D"/>
    <w:rsid w:val="000A192C"/>
    <w:rsid w:val="00112924"/>
    <w:rsid w:val="001655D9"/>
    <w:rsid w:val="002716A2"/>
    <w:rsid w:val="005C0332"/>
    <w:rsid w:val="006D5BCA"/>
    <w:rsid w:val="00783AC3"/>
    <w:rsid w:val="007A7535"/>
    <w:rsid w:val="00900803"/>
    <w:rsid w:val="0090550D"/>
    <w:rsid w:val="00A94AAD"/>
    <w:rsid w:val="00B7392D"/>
    <w:rsid w:val="00BB4201"/>
    <w:rsid w:val="00DA683A"/>
    <w:rsid w:val="00E83851"/>
    <w:rsid w:val="00E961CA"/>
    <w:rsid w:val="00EE6078"/>
    <w:rsid w:val="00FF7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34073"/>
  <w15:chartTrackingRefBased/>
  <w15:docId w15:val="{E57BBBCC-F648-481F-A6BA-3E50634E2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E6078"/>
    <w:rPr>
      <w:sz w:val="16"/>
      <w:szCs w:val="16"/>
    </w:rPr>
  </w:style>
  <w:style w:type="paragraph" w:styleId="CommentText">
    <w:name w:val="annotation text"/>
    <w:basedOn w:val="Normal"/>
    <w:link w:val="CommentTextChar"/>
    <w:uiPriority w:val="99"/>
    <w:semiHidden/>
    <w:unhideWhenUsed/>
    <w:rsid w:val="00EE6078"/>
    <w:pPr>
      <w:spacing w:line="240" w:lineRule="auto"/>
    </w:pPr>
    <w:rPr>
      <w:sz w:val="20"/>
      <w:szCs w:val="20"/>
    </w:rPr>
  </w:style>
  <w:style w:type="character" w:customStyle="1" w:styleId="CommentTextChar">
    <w:name w:val="Comment Text Char"/>
    <w:basedOn w:val="DefaultParagraphFont"/>
    <w:link w:val="CommentText"/>
    <w:uiPriority w:val="99"/>
    <w:semiHidden/>
    <w:rsid w:val="00EE6078"/>
    <w:rPr>
      <w:sz w:val="20"/>
      <w:szCs w:val="20"/>
    </w:rPr>
  </w:style>
  <w:style w:type="paragraph" w:styleId="CommentSubject">
    <w:name w:val="annotation subject"/>
    <w:basedOn w:val="CommentText"/>
    <w:next w:val="CommentText"/>
    <w:link w:val="CommentSubjectChar"/>
    <w:uiPriority w:val="99"/>
    <w:semiHidden/>
    <w:unhideWhenUsed/>
    <w:rsid w:val="00EE6078"/>
    <w:rPr>
      <w:b/>
      <w:bCs/>
    </w:rPr>
  </w:style>
  <w:style w:type="character" w:customStyle="1" w:styleId="CommentSubjectChar">
    <w:name w:val="Comment Subject Char"/>
    <w:basedOn w:val="CommentTextChar"/>
    <w:link w:val="CommentSubject"/>
    <w:uiPriority w:val="99"/>
    <w:semiHidden/>
    <w:rsid w:val="00EE6078"/>
    <w:rPr>
      <w:b/>
      <w:bCs/>
      <w:sz w:val="20"/>
      <w:szCs w:val="20"/>
    </w:rPr>
  </w:style>
  <w:style w:type="paragraph" w:styleId="BalloonText">
    <w:name w:val="Balloon Text"/>
    <w:basedOn w:val="Normal"/>
    <w:link w:val="BalloonTextChar"/>
    <w:uiPriority w:val="99"/>
    <w:semiHidden/>
    <w:unhideWhenUsed/>
    <w:rsid w:val="00EE60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0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4369</Words>
  <Characters>24905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MZH</dc:creator>
  <cp:keywords/>
  <dc:description/>
  <cp:lastModifiedBy>Elena A. Ivanova</cp:lastModifiedBy>
  <cp:revision>2</cp:revision>
  <dcterms:created xsi:type="dcterms:W3CDTF">2025-08-20T14:21:00Z</dcterms:created>
  <dcterms:modified xsi:type="dcterms:W3CDTF">2025-08-20T14:21:00Z</dcterms:modified>
</cp:coreProperties>
</file>